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1" w:name="_GoBack"/>
      <w:bookmarkEnd w:id="1"/>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
      <w:r w:rsidR="00307A1C">
        <w:rPr>
          <w:rStyle w:val="Odkaznakomentr"/>
          <w:rFonts w:ascii="Times New Roman" w:eastAsia="Times New Roman" w:hAnsi="Times New Roman"/>
          <w:lang w:val="x-none" w:eastAsia="x-none"/>
        </w:rPr>
        <w:commentReference w:id="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3"/>
      <w:r w:rsidR="00001C96" w:rsidRPr="00E65D00">
        <w:rPr>
          <w:sz w:val="22"/>
          <w:szCs w:val="22"/>
        </w:rPr>
        <w:t>príslušnej</w:t>
      </w:r>
      <w:r w:rsidR="0043627B" w:rsidRPr="00E65D00">
        <w:rPr>
          <w:sz w:val="22"/>
          <w:szCs w:val="22"/>
        </w:rPr>
        <w:t xml:space="preserve"> </w:t>
      </w:r>
      <w:commentRangeEnd w:id="3"/>
      <w:r w:rsidR="005241A3" w:rsidRPr="00E65D00">
        <w:rPr>
          <w:rStyle w:val="Odkaznakomentr"/>
          <w:rFonts w:eastAsia="Times New Roman"/>
          <w:sz w:val="22"/>
          <w:szCs w:val="22"/>
          <w:lang w:val="x-none" w:eastAsia="x-none"/>
        </w:rPr>
        <w:commentReference w:id="3"/>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w:t>
      </w:r>
      <w:r w:rsidRPr="00E65D00">
        <w:rPr>
          <w:sz w:val="22"/>
          <w:szCs w:val="22"/>
        </w:rPr>
        <w:lastRenderedPageBreak/>
        <w:t xml:space="preserve">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EBEB115"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a to v lehotách určených Systémom finančného riadenia.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0238F77A"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del w:id="4" w:author="Autor">
        <w:r>
          <w:rPr>
            <w:sz w:val="22"/>
            <w:szCs w:val="22"/>
          </w:rPr>
          <w:delText>dotknutných</w:delText>
        </w:r>
      </w:del>
      <w:ins w:id="5" w:author="Autor">
        <w:r w:rsidR="00E762EF">
          <w:rPr>
            <w:sz w:val="22"/>
            <w:szCs w:val="22"/>
          </w:rPr>
          <w:t>dotknutých</w:t>
        </w:r>
      </w:ins>
      <w:r w:rsidR="002743C2">
        <w:rPr>
          <w:sz w:val="22"/>
          <w:szCs w:val="22"/>
        </w:rPr>
        <w:t xml:space="preserve"> </w:t>
      </w:r>
      <w:r w:rsidRPr="008D1F03">
        <w:rPr>
          <w:sz w:val="22"/>
          <w:szCs w:val="22"/>
        </w:rPr>
        <w:t xml:space="preserve">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6"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6"/>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7"/>
      <w:r w:rsidRPr="00E65D00">
        <w:rPr>
          <w:sz w:val="22"/>
          <w:szCs w:val="22"/>
        </w:rPr>
        <w:t xml:space="preserve">o túto sumu zároveň znižuje NFP ako celok; </w:t>
      </w:r>
      <w:commentRangeEnd w:id="7"/>
      <w:r w:rsidRPr="00E65D00">
        <w:rPr>
          <w:rStyle w:val="Odkaznakomentr"/>
          <w:rFonts w:ascii="Calibri" w:hAnsi="Calibri"/>
          <w:sz w:val="22"/>
          <w:szCs w:val="22"/>
          <w:lang w:eastAsia="en-US"/>
        </w:rPr>
        <w:commentReference w:id="7"/>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B2F">
        <w:rPr>
          <w:sz w:val="22"/>
          <w:rPrChange w:id="8" w:author="Autor">
            <w:rPr>
              <w:sz w:val="22"/>
              <w:u w:val="single"/>
            </w:rPr>
          </w:rPrChang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9"/>
      <w:r w:rsidRPr="00E65D00">
        <w:rPr>
          <w:sz w:val="22"/>
          <w:szCs w:val="22"/>
        </w:rPr>
        <w:t>o túto sumu zároveň znižuje Prijímateľovi NFP ako celok</w:t>
      </w:r>
      <w:commentRangeEnd w:id="9"/>
      <w:r w:rsidRPr="00E65D00">
        <w:rPr>
          <w:rStyle w:val="Odkaznakomentr"/>
          <w:rFonts w:ascii="Calibri" w:hAnsi="Calibri"/>
          <w:sz w:val="22"/>
          <w:szCs w:val="22"/>
          <w:lang w:eastAsia="en-US"/>
        </w:rPr>
        <w:commentReference w:id="9"/>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95BB77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w:t>
      </w:r>
      <w:r w:rsidRPr="00E65D00">
        <w:rPr>
          <w:sz w:val="22"/>
          <w:szCs w:val="22"/>
        </w:rPr>
        <w:lastRenderedPageBreak/>
        <w:t xml:space="preserve">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7510D9">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C31C1D">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w:t>
      </w:r>
      <w:r w:rsidRPr="00E65D00">
        <w:rPr>
          <w:sz w:val="22"/>
          <w:szCs w:val="22"/>
        </w:rPr>
        <w:lastRenderedPageBreak/>
        <w:t xml:space="preserve">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w:t>
      </w:r>
      <w:r w:rsidRPr="00E65D00">
        <w:rPr>
          <w:sz w:val="22"/>
          <w:szCs w:val="22"/>
        </w:rPr>
        <w:lastRenderedPageBreak/>
        <w:t xml:space="preserve">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10"/>
      <w:commentRangeStart w:id="11"/>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0"/>
      <w:commentRangeEnd w:id="11"/>
      <w:r w:rsidRPr="00802C1A">
        <w:rPr>
          <w:rStyle w:val="Odkaznakomentr"/>
          <w:sz w:val="22"/>
          <w:szCs w:val="22"/>
        </w:rPr>
        <w:commentReference w:id="10"/>
      </w:r>
      <w:r w:rsidR="005241A3" w:rsidRPr="00E65D00">
        <w:rPr>
          <w:rStyle w:val="Odkaznakomentr"/>
          <w:rFonts w:eastAsia="Times New Roman"/>
          <w:sz w:val="22"/>
          <w:szCs w:val="22"/>
          <w:lang w:val="x-none" w:eastAsia="x-none"/>
        </w:rPr>
        <w:commentReference w:id="11"/>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7" w:author="Autor" w:initials="A">
    <w:p w14:paraId="7852D6DA" w14:textId="77777777" w:rsidR="00244DBA" w:rsidRDefault="00244DBA" w:rsidP="00244DBA">
      <w:pPr>
        <w:pStyle w:val="Textkomentra"/>
      </w:pPr>
      <w:r>
        <w:rPr>
          <w:rStyle w:val="Odkaznakomentr"/>
        </w:rPr>
        <w:annotationRef/>
      </w:r>
      <w:r w:rsidR="00EC429C">
        <w:t>Ide o sankciu za to, že P</w:t>
      </w:r>
      <w:r>
        <w:t>ijímateľ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9"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10"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1"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5B548" w14:textId="77777777" w:rsidR="00826107" w:rsidRDefault="00826107" w:rsidP="00107570">
      <w:pPr>
        <w:spacing w:after="0" w:line="240" w:lineRule="auto"/>
      </w:pPr>
      <w:r>
        <w:separator/>
      </w:r>
    </w:p>
  </w:endnote>
  <w:endnote w:type="continuationSeparator" w:id="0">
    <w:p w14:paraId="028BFDF0" w14:textId="77777777" w:rsidR="00826107" w:rsidRDefault="00826107" w:rsidP="00107570">
      <w:pPr>
        <w:spacing w:after="0" w:line="240" w:lineRule="auto"/>
      </w:pPr>
      <w:r>
        <w:continuationSeparator/>
      </w:r>
    </w:p>
  </w:endnote>
  <w:endnote w:type="continuationNotice" w:id="1">
    <w:p w14:paraId="5149F7DD" w14:textId="77777777" w:rsidR="00826107" w:rsidRDefault="00826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68C06D53"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E65B2F">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E65B2F">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26E5D77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E65B2F">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E65B2F">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005DD" w14:textId="77777777" w:rsidR="00826107" w:rsidRDefault="00826107" w:rsidP="00107570">
      <w:pPr>
        <w:spacing w:after="0" w:line="240" w:lineRule="auto"/>
      </w:pPr>
      <w:r>
        <w:separator/>
      </w:r>
    </w:p>
  </w:footnote>
  <w:footnote w:type="continuationSeparator" w:id="0">
    <w:p w14:paraId="031C98E0" w14:textId="77777777" w:rsidR="00826107" w:rsidRDefault="00826107" w:rsidP="00107570">
      <w:pPr>
        <w:spacing w:after="0" w:line="240" w:lineRule="auto"/>
      </w:pPr>
      <w:r>
        <w:continuationSeparator/>
      </w:r>
    </w:p>
  </w:footnote>
  <w:footnote w:type="continuationNotice" w:id="1">
    <w:p w14:paraId="5096F3A9" w14:textId="77777777" w:rsidR="00826107" w:rsidRDefault="008261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4BF1"/>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26107"/>
    <w:rsid w:val="00850C22"/>
    <w:rsid w:val="00854F5C"/>
    <w:rsid w:val="0085795C"/>
    <w:rsid w:val="00863761"/>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B2F"/>
    <w:rsid w:val="00E65D00"/>
    <w:rsid w:val="00E762EF"/>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E65B2F"/>
    <w:pPr>
      <w:spacing w:after="160" w:line="240" w:lineRule="exact"/>
      <w:ind w:firstLine="720"/>
      <w:pPrChange w:id="0" w:author="Autor">
        <w:pPr>
          <w:spacing w:after="160" w:line="240" w:lineRule="exact"/>
        </w:pPr>
      </w:pPrChange>
    </w:pPr>
    <w:rPr>
      <w:rFonts w:ascii="Tahoma" w:eastAsia="Times New Roman" w:hAnsi="Tahoma"/>
      <w:sz w:val="20"/>
      <w:szCs w:val="20"/>
      <w:rPrChange w:id="0"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D7B71-2BEC-4DBF-974E-DCDE48E88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3857</Words>
  <Characters>21987</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2018-10-10T16:34:00Z</dcterms:created>
  <dcterms:modified xsi:type="dcterms:W3CDTF">2018-10-12T07:59:00Z</dcterms:modified>
</cp:coreProperties>
</file>